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78" w:before="0" w:after="160"/>
        <w:jc w:val="start"/>
        <w:rPr/>
      </w:pPr>
      <w:r>
        <w:rPr/>
        <w:t xml:space="preserve">baseline </w:t>
      </w:r>
      <w:del w:id="1" w:author="Miklos Vajna" w:date="2025-11-18T12:38:00Z">
        <w:r>
          <w:rPr/>
          <w:delText>oldcontent</w:delText>
        </w:r>
      </w:del>
      <w:ins w:id="0" w:author="Miklos Vajna" w:date="2025-11-18T12:38:00Z">
        <w:r>
          <w:rPr/>
          <w:t>newcontent</w:t>
        </w:r>
      </w:ins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Calibri">
    <w:charset w:val="01" w:characterSet="utf-8"/>
    <w:family w:val="roman"/>
    <w:pitch w:val="variable"/>
  </w:font>
  <w:font w:name="Aptos">
    <w:charset w:val="01" w:characterSet="utf-8"/>
    <w:family w:val="roman"/>
    <w:pitch w:val="variable"/>
  </w:font>
  <w:font w:name="Aptos Display">
    <w:charset w:val="01" w:characterSet="utf-8"/>
    <w:family w:val="roman"/>
    <w:pitch w:val="variable"/>
  </w:font>
  <w:font w:name="Calibri"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Arial" w:asciiTheme="minorHAnsi" w:cstheme="minorBidi" w:eastAsiaTheme="minorHAnsi" w:hAnsiTheme="minorHAns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8" w:before="0" w:after="160"/>
      <w:jc w:val="start"/>
    </w:pPr>
    <w:rPr>
      <w:rFonts w:ascii="Aptos" w:hAnsi="Aptos" w:eastAsia="Aptos" w:cs="Arial" w:asciiTheme="minorHAnsi" w:cstheme="minorBidi" w:eastAsiaTheme="minorHAnsi" w:hAnsiTheme="minorHAnsi"/>
      <w:color w:val="auto"/>
      <w:kern w:val="2"/>
      <w:sz w:val="24"/>
      <w:szCs w:val="24"/>
      <w:lang w:val="en-US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58a"/>
    <w:pPr>
      <w:keepNext w:val="true"/>
      <w:keepLines/>
      <w:spacing w:before="360" w:after="80"/>
      <w:outlineLvl w:val="0"/>
    </w:pPr>
    <w:rPr>
      <w:rFonts w:ascii="Aptos Display" w:hAnsi="Aptos Display" w:eastAsia="" w:cs="Times New Roman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458a"/>
    <w:pPr>
      <w:keepNext w:val="true"/>
      <w:keepLines/>
      <w:spacing w:before="160" w:after="80"/>
      <w:outlineLvl w:val="1"/>
    </w:pPr>
    <w:rPr>
      <w:rFonts w:ascii="Aptos Display" w:hAnsi="Aptos Display" w:eastAsia="" w:cs="Times New Roman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458a"/>
    <w:pPr>
      <w:keepNext w:val="true"/>
      <w:keepLines/>
      <w:spacing w:before="160" w:after="80"/>
      <w:outlineLvl w:val="2"/>
    </w:pPr>
    <w:rPr>
      <w:rFonts w:eastAsia="" w:cs="Times New Roman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458a"/>
    <w:pPr>
      <w:keepNext w:val="true"/>
      <w:keepLines/>
      <w:spacing w:before="80" w:after="40"/>
      <w:outlineLvl w:val="3"/>
    </w:pPr>
    <w:rPr>
      <w:rFonts w:eastAsia="" w:cs="Times New Roman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58a"/>
    <w:pPr>
      <w:keepNext w:val="true"/>
      <w:keepLines/>
      <w:spacing w:before="80" w:after="40"/>
      <w:outlineLvl w:val="4"/>
    </w:pPr>
    <w:rPr>
      <w:rFonts w:eastAsia="" w:cs="Times New Roman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58a"/>
    <w:pPr>
      <w:keepNext w:val="true"/>
      <w:keepLines/>
      <w:spacing w:before="40" w:after="0"/>
      <w:outlineLvl w:val="5"/>
    </w:pPr>
    <w:rPr>
      <w:rFonts w:eastAsia="" w:cs="Times New Roman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58a"/>
    <w:pPr>
      <w:keepNext w:val="true"/>
      <w:keepLines/>
      <w:spacing w:before="40" w:after="0"/>
      <w:outlineLvl w:val="6"/>
    </w:pPr>
    <w:rPr>
      <w:rFonts w:eastAsia="" w:cs="Times New Roman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58a"/>
    <w:pPr>
      <w:keepNext w:val="true"/>
      <w:keepLines/>
      <w:spacing w:before="0" w:after="0"/>
      <w:outlineLvl w:val="7"/>
    </w:pPr>
    <w:rPr>
      <w:rFonts w:eastAsia="" w:cs="Times New Roman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58a"/>
    <w:pPr>
      <w:keepNext w:val="true"/>
      <w:keepLines/>
      <w:spacing w:before="0" w:after="0"/>
      <w:outlineLvl w:val="8"/>
    </w:pPr>
    <w:rPr>
      <w:rFonts w:eastAsia="" w:cs="Times New Roman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68458a"/>
    <w:rPr>
      <w:rFonts w:ascii="Aptos Display" w:hAnsi="Aptos Display" w:eastAsia="" w:cs="Times New Roman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68458a"/>
    <w:rPr>
      <w:rFonts w:ascii="Aptos Display" w:hAnsi="Aptos Display" w:eastAsia="" w:cs="Times New Roman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68458a"/>
    <w:rPr>
      <w:rFonts w:eastAsia="" w:cs="Times New Roman" w:cstheme="majorBidi" w:eastAsiaTheme="majorEastAsia"/>
      <w:color w:themeColor="accent1" w:themeShade="bf" w:val="0F4761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68458a"/>
    <w:rPr>
      <w:rFonts w:eastAsia="" w:cs="Times New Roman" w:cstheme="majorBidi" w:eastAsiaTheme="majorEastAsia"/>
      <w:i/>
      <w:iCs/>
      <w:color w:themeColor="accent1" w:themeShade="bf" w:val="0F4761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68458a"/>
    <w:rPr>
      <w:rFonts w:eastAsia="" w:cs="Times New Roman" w:cstheme="majorBidi" w:eastAsiaTheme="majorEastAsia"/>
      <w:color w:themeColor="accent1" w:themeShade="bf" w:val="0F4761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68458a"/>
    <w:rPr>
      <w:rFonts w:eastAsia="" w:cs="Times New Roman" w:cstheme="majorBidi" w:eastAsiaTheme="majorEastAsia"/>
      <w:i/>
      <w:iCs/>
      <w:color w:themeColor="text1" w:themeTint="a6" w:val="595959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68458a"/>
    <w:rPr>
      <w:rFonts w:eastAsia="" w:cs="Times New Roman" w:cstheme="majorBidi" w:eastAsiaTheme="majorEastAsia"/>
      <w:color w:themeColor="text1" w:themeTint="a6" w:val="595959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68458a"/>
    <w:rPr>
      <w:rFonts w:eastAsia="" w:cs="Times New Roman" w:cstheme="majorBidi" w:eastAsiaTheme="majorEastAsia"/>
      <w:i/>
      <w:iCs/>
      <w:color w:themeColor="text1" w:themeTint="d8" w:val="272727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68458a"/>
    <w:rPr>
      <w:rFonts w:eastAsia="" w:cs="Times New Roman" w:cstheme="majorBidi" w:eastAsiaTheme="majorEastAsia"/>
      <w:color w:themeColor="text1" w:themeTint="d8" w:val="272727"/>
    </w:rPr>
  </w:style>
  <w:style w:type="character" w:styleId="TitleChar" w:customStyle="1">
    <w:name w:val="Title Char"/>
    <w:basedOn w:val="DefaultParagraphFont"/>
    <w:link w:val="Title"/>
    <w:uiPriority w:val="10"/>
    <w:qFormat/>
    <w:rsid w:val="0068458a"/>
    <w:rPr>
      <w:rFonts w:ascii="Aptos Display" w:hAnsi="Aptos Display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68458a"/>
    <w:rPr>
      <w:rFonts w:eastAsia="" w:cs="Times New Roman" w:cstheme="majorBidi" w:eastAsiaTheme="majorEastAsia"/>
      <w:color w:themeColor="text1" w:themeTint="a6" w:val="595959"/>
      <w:spacing w:val="15"/>
      <w:sz w:val="28"/>
      <w:szCs w:val="28"/>
    </w:rPr>
  </w:style>
  <w:style w:type="character" w:styleId="QuoteChar" w:customStyle="1">
    <w:name w:val="Quote Char"/>
    <w:basedOn w:val="DefaultParagraphFont"/>
    <w:link w:val="Quote"/>
    <w:uiPriority w:val="29"/>
    <w:qFormat/>
    <w:rsid w:val="0068458a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68458a"/>
    <w:rPr>
      <w:i/>
      <w:iCs/>
      <w:color w:themeColor="accent1" w:themeShade="bf" w:val="0F4761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68458a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68458a"/>
    <w:rPr>
      <w:b/>
      <w:bCs/>
      <w:smallCaps/>
      <w:color w:themeColor="accent1" w:themeShade="bf" w:val="0F4761"/>
      <w:spacing w:val="5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Calibri" w:hAnsi="Calibri" w:eastAsia="FandolFang R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TitleChar"/>
    <w:uiPriority w:val="10"/>
    <w:qFormat/>
    <w:rsid w:val="0068458a"/>
    <w:pPr>
      <w:spacing w:lineRule="auto" w:line="240" w:before="0" w:after="80"/>
      <w:contextualSpacing/>
    </w:pPr>
    <w:rPr>
      <w:rFonts w:ascii="Aptos Display" w:hAnsi="Aptos Display" w:eastAsia="" w:cs="Times New Roman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58a"/>
    <w:pPr/>
    <w:rPr>
      <w:rFonts w:eastAsia="" w:cs="Times New Roman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458a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68458a"/>
    <w:pPr>
      <w:spacing w:before="0" w:after="160"/>
      <w:ind w:start="720"/>
      <w:contextualSpacing/>
    </w:pPr>
    <w:rPr/>
  </w:style>
  <w:style w:type="paragraph" w:styleId="IntenseQuote">
    <w:name w:val="Intense Quote"/>
    <w:basedOn w:val="Normal"/>
    <w:next w:val="Normal"/>
    <w:link w:val="IntenseQuoteChar"/>
    <w:uiPriority w:val="30"/>
    <w:qFormat/>
    <w:rsid w:val="00684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start="864" w:end="864"/>
      <w:jc w:val="center"/>
    </w:pPr>
    <w:rPr>
      <w:i/>
      <w:iCs/>
      <w:color w:themeColor="accent1" w:themeShade="bf" w:val="0F476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Collabora_OfficeDev/25.04.8.0$Linux_X86_64 LibreOffice_project/e6d5e9c99a3981cf0a439b2598252ca804f5d136</Application>
  <AppVersion>15.0000</AppVersion>
  <Pages>1</Pages>
  <Words>2</Words>
  <Characters>18</Characters>
  <CharactersWithSpaces>19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2025-11-18T12:34:00Z</dcterms:created>
  <dc:creator>Miklos Vajna</dc:creator>
  <dc:description/>
  <dc:language>en-US</dc:language>
  <cp:lastModifiedBy/>
  <dcterms:modified xsi:type="dcterms:W3CDTF">2025-11-21T12:04:21Z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